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0CDDC3C0" w14:textId="77777777" w:rsidR="002612B6" w:rsidRPr="00FE6A2F" w:rsidRDefault="002612B6" w:rsidP="00A2518C">
      <w:pPr>
        <w:pStyle w:val="Normlny1"/>
        <w:spacing w:before="120"/>
        <w:jc w:val="center"/>
        <w:rPr>
          <w:rFonts w:ascii="Inter" w:hAnsi="Inter"/>
          <w:b/>
          <w:bCs/>
          <w:sz w:val="21"/>
          <w:szCs w:val="21"/>
        </w:rPr>
      </w:pPr>
    </w:p>
    <w:p w14:paraId="46A35343" w14:textId="13382FC0"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sidR="006B7C4D">
        <w:rPr>
          <w:rFonts w:ascii="Inter" w:hAnsi="Inter"/>
          <w:sz w:val="21"/>
        </w:rPr>
        <w:t>bundy a mikina</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r>
      <w:r w:rsidRPr="00FE6A2F">
        <w:rPr>
          <w:rStyle w:val="Predvolenpsmoodseku1"/>
          <w:rFonts w:ascii="Inter" w:hAnsi="Inter" w:cs="Times New Roman"/>
          <w:sz w:val="21"/>
        </w:rPr>
        <w:lastRenderedPageBreak/>
        <w:t xml:space="preserve">v rámcovej dohode a na základe čiastkových objednávok dodať odberateľovi tovar – </w:t>
      </w:r>
      <w:r w:rsidRPr="00FE6A2F">
        <w:rPr>
          <w:rFonts w:ascii="Inter" w:hAnsi="Inter" w:cs="Times New Roman"/>
          <w:sz w:val="21"/>
        </w:rPr>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1F3802C9" w14:textId="32AB5699" w:rsidR="00A2518C" w:rsidRPr="00FE6A2F" w:rsidRDefault="00A2518C" w:rsidP="00A2518C">
      <w:pPr>
        <w:pStyle w:val="Hlavika"/>
        <w:numPr>
          <w:ilvl w:val="0"/>
          <w:numId w:val="6"/>
        </w:numPr>
        <w:tabs>
          <w:tab w:val="center" w:pos="5670"/>
        </w:tabs>
        <w:jc w:val="both"/>
        <w:rPr>
          <w:rFonts w:ascii="Inter" w:hAnsi="Inter"/>
          <w:bCs/>
          <w:color w:val="EE0000"/>
          <w:sz w:val="21"/>
          <w:szCs w:val="21"/>
        </w:rPr>
      </w:pPr>
      <w:r w:rsidRPr="00FE6A2F">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4558ED">
        <w:rPr>
          <w:rFonts w:ascii="Inter" w:hAnsi="Inter"/>
          <w:bCs/>
          <w:sz w:val="21"/>
          <w:szCs w:val="21"/>
        </w:rPr>
        <w:t xml:space="preserve">, napríklad zmeny v umiestnení nášiviek, úprava vzdialenosti gombíkov, vreciek, manžiet goliera a pod. </w:t>
      </w:r>
      <w:r w:rsidRPr="00FE6A2F">
        <w:rPr>
          <w:rFonts w:ascii="Inter" w:hAnsi="Inter"/>
          <w:bCs/>
          <w:sz w:val="21"/>
          <w:szCs w:val="21"/>
        </w:rPr>
        <w:t xml:space="preserve">Jedná sa o malé percento úpravy strihu (napr. do 10 %), a až po vzájomnom odsúhlasení zmien budú dodávky pokračovať podľa nových kritérií. </w:t>
      </w:r>
    </w:p>
    <w:p w14:paraId="42CFA047" w14:textId="77777777" w:rsidR="00A2518C" w:rsidRPr="00697EA0" w:rsidRDefault="00A2518C" w:rsidP="00A2518C">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0F33DA1C" w14:textId="44E151DB" w:rsidR="007E3721" w:rsidRDefault="00A2518C" w:rsidP="007E3721">
      <w:pPr>
        <w:pStyle w:val="Odsekzoznamu1"/>
        <w:numPr>
          <w:ilvl w:val="0"/>
          <w:numId w:val="5"/>
        </w:numPr>
        <w:ind w:left="426" w:hanging="426"/>
        <w:jc w:val="both"/>
        <w:rPr>
          <w:rStyle w:val="Predvolenpsmoodseku1"/>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781AAC1A" w14:textId="77777777" w:rsidR="00900A70" w:rsidRDefault="00900A70" w:rsidP="00900A70">
      <w:pPr>
        <w:pStyle w:val="Odsekzoznamu"/>
        <w:rPr>
          <w:rFonts w:ascii="Inter" w:hAnsi="Inter"/>
          <w:sz w:val="21"/>
        </w:rPr>
      </w:pPr>
    </w:p>
    <w:p w14:paraId="49C3D04B" w14:textId="77777777" w:rsidR="00900A70" w:rsidRDefault="00900A70" w:rsidP="00900A70">
      <w:pPr>
        <w:pStyle w:val="Odsekzoznamu1"/>
        <w:jc w:val="both"/>
        <w:rPr>
          <w:rFonts w:ascii="Inter" w:hAnsi="Inter"/>
          <w:sz w:val="21"/>
        </w:rPr>
      </w:pPr>
    </w:p>
    <w:p w14:paraId="43F4B1E6" w14:textId="77777777" w:rsidR="00900A70" w:rsidRPr="007E3721" w:rsidRDefault="00900A70" w:rsidP="00900A70">
      <w:pPr>
        <w:pStyle w:val="Odsekzoznamu1"/>
        <w:jc w:val="both"/>
        <w:rPr>
          <w:rFonts w:ascii="Inter" w:hAnsi="Inter"/>
          <w:sz w:val="21"/>
        </w:rPr>
      </w:pPr>
    </w:p>
    <w:p w14:paraId="4BC63D8B" w14:textId="77777777" w:rsidR="007E3721" w:rsidRPr="00FE6A2F" w:rsidRDefault="007E3721" w:rsidP="007E3721">
      <w:pPr>
        <w:pStyle w:val="Odsekzoznamu1"/>
        <w:ind w:left="426"/>
        <w:jc w:val="both"/>
        <w:rPr>
          <w:rFonts w:ascii="Inter" w:hAnsi="Inter"/>
          <w:sz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základných veľkostí budú upresnené v objednávke. 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 xml:space="preserve">etiketou s ošetrovacími symbolmi. Etiketa s ošetrovacími symbolmi bude všitá v strede priekrčníka na výrobku a bude obsahovať údaje: názov výrobcu, zloženie materiálu, veľkosť a symboly ošetrovania podľa platnej STN a </w:t>
      </w:r>
    </w:p>
    <w:p w14:paraId="7259D855" w14:textId="77777777"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298EBD9D"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sidR="00012A6F">
        <w:rPr>
          <w:rStyle w:val="Predvolenpsmoodseku1"/>
          <w:rFonts w:ascii="Inter" w:hAnsi="Inter" w:cs="Times New Roman"/>
          <w:color w:val="000000" w:themeColor="text1"/>
          <w:sz w:val="21"/>
        </w:rPr>
        <w:t>1</w:t>
      </w:r>
      <w:r w:rsidR="00E76FF4">
        <w:rPr>
          <w:rStyle w:val="Predvolenpsmoodseku1"/>
          <w:rFonts w:ascii="Inter" w:hAnsi="Inter" w:cs="Times New Roman"/>
          <w:color w:val="000000" w:themeColor="text1"/>
          <w:sz w:val="21"/>
        </w:rPr>
        <w:t>2</w:t>
      </w:r>
      <w:r w:rsidRPr="00FE6A2F">
        <w:rPr>
          <w:rStyle w:val="Predvolenpsmoodseku1"/>
          <w:rFonts w:ascii="Inter" w:hAnsi="Inter" w:cs="Times New Roman"/>
          <w:color w:val="000000" w:themeColor="text1"/>
          <w:sz w:val="21"/>
        </w:rPr>
        <w:t xml:space="preserve"> (slovom: </w:t>
      </w:r>
      <w:r w:rsidR="00012A6F">
        <w:rPr>
          <w:rStyle w:val="Predvolenpsmoodseku1"/>
          <w:rFonts w:ascii="Inter" w:hAnsi="Inter" w:cs="Times New Roman"/>
          <w:color w:val="000000" w:themeColor="text1"/>
          <w:sz w:val="21"/>
        </w:rPr>
        <w:t>d</w:t>
      </w:r>
      <w:r w:rsidR="00E76FF4">
        <w:rPr>
          <w:rStyle w:val="Predvolenpsmoodseku1"/>
          <w:rFonts w:ascii="Inter" w:hAnsi="Inter" w:cs="Times New Roman"/>
          <w:color w:val="000000" w:themeColor="text1"/>
          <w:sz w:val="21"/>
        </w:rPr>
        <w:t>vanásť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77777777"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každý jeden kus tovaru zabalený v samostatnom obale, po jednom kuse v PE vreckách. Pri dodaní viac kusov tovaru budú tieto spolu zabalené v krabici s označením druhu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Zmluvné strany sa dohodli, že v cene sú zahrnuté náklady dodávateľa vynaložené v súvislosti s dodávkou tovaru (najmä náklady na tovar, obstaranie tovaru, dopravu tovaru na miesto dodania, náklady na obal tovaru, vyloženie tovaru, náklady na odobratie mier 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Cena predmetu zákazky zahŕňa DPH, balné a dopravu pri dodávke na miesto dodania, odobratie miery a dopravné náklady na odobratie miery.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6D7149B2"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551111">
        <w:rPr>
          <w:rStyle w:val="Predvolenpsmoodseku1"/>
          <w:rFonts w:ascii="Inter" w:hAnsi="Inter" w:cs="Times New Roman"/>
          <w:b/>
          <w:bCs/>
          <w:sz w:val="21"/>
          <w:szCs w:val="21"/>
        </w:rPr>
        <w:t>514 754,47</w:t>
      </w:r>
      <w:r w:rsidR="00B54245">
        <w:rPr>
          <w:rStyle w:val="Predvolenpsmoodseku1"/>
          <w:rFonts w:ascii="Inter" w:hAnsi="Inter" w:cs="Times New Roman"/>
          <w:b/>
          <w:bCs/>
          <w:sz w:val="21"/>
          <w:szCs w:val="21"/>
        </w:rPr>
        <w:t xml:space="preserve"> € bez DPH </w:t>
      </w:r>
      <w:r w:rsidRPr="00FE6A2F">
        <w:rPr>
          <w:rFonts w:ascii="Inter" w:hAnsi="Inter"/>
          <w:sz w:val="21"/>
          <w:szCs w:val="21"/>
        </w:rPr>
        <w:t xml:space="preserve">(slovom </w:t>
      </w:r>
      <w:r w:rsidR="00551111" w:rsidRPr="00551111">
        <w:rPr>
          <w:rFonts w:ascii="Inter" w:hAnsi="Inter"/>
          <w:sz w:val="21"/>
          <w:szCs w:val="21"/>
        </w:rPr>
        <w:t>päťstoštrnásťtisícsedemstopäťdesiatštyri eur a štyridsaťsedem centov</w:t>
      </w:r>
      <w:r w:rsidRPr="00FE6A2F">
        <w:rPr>
          <w:rStyle w:val="Predvolenpsmoodseku1"/>
          <w:rFonts w:ascii="Inter" w:hAnsi="Inter" w:cs="Times New Roman"/>
          <w:sz w:val="21"/>
          <w:szCs w:val="21"/>
        </w:rPr>
        <w:t xml:space="preserve">) </w:t>
      </w:r>
      <w:ins w:id="2" w:author="Drevová Adriana, Ing" w:date="2025-10-31T10:47:00Z" w16du:dateUtc="2025-10-31T09:47:00Z">
        <w:r w:rsidR="00EE5AC9">
          <w:rPr>
            <w:rStyle w:val="Predvolenpsmoodseku1"/>
            <w:rFonts w:ascii="Inter" w:hAnsi="Inter" w:cs="Times New Roman"/>
            <w:sz w:val="21"/>
            <w:szCs w:val="21"/>
          </w:rPr>
          <w:t>bez</w:t>
        </w:r>
      </w:ins>
      <w:del w:id="3" w:author="Drevová Adriana, Ing" w:date="2025-10-31T10:47:00Z" w16du:dateUtc="2025-10-31T09:47:00Z">
        <w:r w:rsidRPr="00FE6A2F" w:rsidDel="00EE5AC9">
          <w:rPr>
            <w:rStyle w:val="Predvolenpsmoodseku1"/>
            <w:rFonts w:ascii="Inter" w:hAnsi="Inter" w:cs="Times New Roman"/>
            <w:sz w:val="21"/>
            <w:szCs w:val="21"/>
          </w:rPr>
          <w:delText>vráta</w:delText>
        </w:r>
        <w:r w:rsidR="00EE5AC9" w:rsidDel="00EE5AC9">
          <w:rPr>
            <w:rStyle w:val="Predvolenpsmoodseku1"/>
            <w:rFonts w:ascii="Inter" w:hAnsi="Inter" w:cs="Times New Roman"/>
            <w:sz w:val="21"/>
            <w:szCs w:val="21"/>
          </w:rPr>
          <w:delText>ne</w:delText>
        </w:r>
      </w:del>
      <w:r w:rsidRPr="00FE6A2F">
        <w:rPr>
          <w:rStyle w:val="Predvolenpsmoodseku1"/>
          <w:rFonts w:ascii="Inter" w:hAnsi="Inter" w:cs="Times New Roman"/>
          <w:sz w:val="21"/>
          <w:szCs w:val="21"/>
        </w:rPr>
        <w:t> 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2C058B7A"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sidR="001B60C0">
        <w:rPr>
          <w:rStyle w:val="Predvolenpsmoodseku1"/>
          <w:rFonts w:ascii="Inter" w:eastAsia="Inter" w:hAnsi="Inter" w:cs="Inter"/>
          <w:color w:val="0F161D"/>
          <w:sz w:val="21"/>
          <w:szCs w:val="21"/>
        </w:rPr>
        <w:t xml:space="preserve">Fair Trade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D29DA" w14:textId="77777777" w:rsidR="00545BEF" w:rsidRDefault="00545BEF">
      <w:pPr>
        <w:spacing w:after="0" w:line="240" w:lineRule="auto"/>
      </w:pPr>
      <w:r>
        <w:separator/>
      </w:r>
    </w:p>
  </w:endnote>
  <w:endnote w:type="continuationSeparator" w:id="0">
    <w:p w14:paraId="6B63E2BD" w14:textId="77777777" w:rsidR="00545BEF" w:rsidRDefault="0054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94A55" w14:textId="77777777" w:rsidR="00545BEF" w:rsidRDefault="00545BEF">
      <w:pPr>
        <w:spacing w:after="0" w:line="240" w:lineRule="auto"/>
      </w:pPr>
      <w:r>
        <w:separator/>
      </w:r>
    </w:p>
  </w:footnote>
  <w:footnote w:type="continuationSeparator" w:id="0">
    <w:p w14:paraId="207D709F" w14:textId="77777777" w:rsidR="00545BEF" w:rsidRDefault="00545B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0061F6"/>
    <w:rsid w:val="00012A6F"/>
    <w:rsid w:val="000B3D6E"/>
    <w:rsid w:val="00177FAD"/>
    <w:rsid w:val="001B60C0"/>
    <w:rsid w:val="001E445C"/>
    <w:rsid w:val="00222E8A"/>
    <w:rsid w:val="002612B6"/>
    <w:rsid w:val="00275ACE"/>
    <w:rsid w:val="0028673B"/>
    <w:rsid w:val="00310CC2"/>
    <w:rsid w:val="00323774"/>
    <w:rsid w:val="003503AD"/>
    <w:rsid w:val="00376855"/>
    <w:rsid w:val="00442329"/>
    <w:rsid w:val="00454A1B"/>
    <w:rsid w:val="004558ED"/>
    <w:rsid w:val="00545BEF"/>
    <w:rsid w:val="00551111"/>
    <w:rsid w:val="00591965"/>
    <w:rsid w:val="00593516"/>
    <w:rsid w:val="005E1B13"/>
    <w:rsid w:val="005F7B6E"/>
    <w:rsid w:val="00630F4C"/>
    <w:rsid w:val="00690673"/>
    <w:rsid w:val="006A6645"/>
    <w:rsid w:val="006B51A4"/>
    <w:rsid w:val="006B7C4D"/>
    <w:rsid w:val="007C3D50"/>
    <w:rsid w:val="007E3721"/>
    <w:rsid w:val="00854F4D"/>
    <w:rsid w:val="008614A4"/>
    <w:rsid w:val="00900A70"/>
    <w:rsid w:val="00A2518C"/>
    <w:rsid w:val="00B15772"/>
    <w:rsid w:val="00B16B7F"/>
    <w:rsid w:val="00B54245"/>
    <w:rsid w:val="00BC071B"/>
    <w:rsid w:val="00C054E7"/>
    <w:rsid w:val="00C972C6"/>
    <w:rsid w:val="00D233D4"/>
    <w:rsid w:val="00E76FF4"/>
    <w:rsid w:val="00E80E95"/>
    <w:rsid w:val="00ED5910"/>
    <w:rsid w:val="00EE5AC9"/>
    <w:rsid w:val="00F03D8A"/>
    <w:rsid w:val="00F91DB8"/>
    <w:rsid w:val="00FD7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EE5AC9"/>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6343</Words>
  <Characters>36159</Characters>
  <Application>Microsoft Office Word</Application>
  <DocSecurity>4</DocSecurity>
  <Lines>301</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2025-10-31T09:48:00Z</dcterms:created>
  <dcterms:modified xsi:type="dcterms:W3CDTF">2025-10-31T09:48:00Z</dcterms:modified>
</cp:coreProperties>
</file>